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BD6C1F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5649D">
              <w:t>release</w:t>
            </w:r>
            <w:r w:rsidR="00CA0A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7"/>
        <w:gridCol w:w="6159"/>
      </w:tblGrid>
      <w:tr w:rsidR="00357C5E" w14:paraId="0C80D8BB" w14:textId="77777777" w:rsidTr="0099056B">
        <w:tc>
          <w:tcPr>
            <w:tcW w:w="2857" w:type="dxa"/>
          </w:tcPr>
          <w:p w14:paraId="1A72A309" w14:textId="52C81446" w:rsidR="00357C5E" w:rsidRDefault="006F18DB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A5ACA">
              <w:rPr>
                <w:rFonts w:eastAsia="Times New Roman" w:cstheme="minorHAnsi"/>
                <w:color w:val="213430"/>
                <w:lang w:eastAsia="en-AU"/>
              </w:rPr>
              <w:t>17</w:t>
            </w:r>
          </w:p>
        </w:tc>
        <w:tc>
          <w:tcPr>
            <w:tcW w:w="6159" w:type="dxa"/>
          </w:tcPr>
          <w:p w14:paraId="3AE55F2B" w14:textId="5AA58CE8" w:rsidR="00357C5E" w:rsidRDefault="003F3C21" w:rsidP="00357C5E">
            <w:pPr>
              <w:pStyle w:val="SIComponentTitle"/>
            </w:pPr>
            <w:r w:rsidRPr="003F3C21">
              <w:t>Remove spinal cord</w:t>
            </w:r>
          </w:p>
        </w:tc>
      </w:tr>
      <w:tr w:rsidR="00320155" w14:paraId="2D165FAF" w14:textId="77777777" w:rsidTr="0099056B">
        <w:tc>
          <w:tcPr>
            <w:tcW w:w="285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59" w:type="dxa"/>
          </w:tcPr>
          <w:p w14:paraId="0F018A1D" w14:textId="77777777" w:rsidR="00314299" w:rsidRPr="00B91C06" w:rsidRDefault="003F3C21" w:rsidP="00314299">
            <w:pPr>
              <w:pStyle w:val="SIText"/>
              <w:rPr>
                <w:ins w:id="0" w:author="Jenni Oldfield" w:date="2025-11-11T10:36:00Z" w16du:dateUtc="2025-11-10T23:36:00Z"/>
                <w:rStyle w:val="SITempText-Green"/>
                <w:color w:val="000000" w:themeColor="text1"/>
                <w:sz w:val="20"/>
              </w:rPr>
            </w:pPr>
            <w:r w:rsidRPr="003F3C2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spinal cord from carcases after splitting</w:t>
            </w:r>
            <w:ins w:id="1" w:author="Jenni Oldfield" w:date="2025-11-11T10:36:00Z" w16du:dateUtc="2025-11-10T23:36:00Z">
              <w:r w:rsidR="00314299">
                <w:rPr>
                  <w:rStyle w:val="SITempText-Green"/>
                  <w:color w:val="000000" w:themeColor="text1"/>
                  <w:sz w:val="20"/>
                </w:rPr>
                <w:t xml:space="preserve">, </w:t>
              </w:r>
              <w:r w:rsidR="00314299" w:rsidRPr="00B91C06">
                <w:rPr>
                  <w:rStyle w:val="SITempText-Green"/>
                  <w:color w:val="000000" w:themeColor="text1"/>
                  <w:sz w:val="20"/>
                </w:rPr>
                <w:t xml:space="preserve">manually </w:t>
              </w:r>
              <w:r w:rsidR="00314299">
                <w:rPr>
                  <w:rStyle w:val="SITempText-Green"/>
                  <w:color w:val="000000" w:themeColor="text1"/>
                  <w:sz w:val="20"/>
                </w:rPr>
                <w:t>or</w:t>
              </w:r>
              <w:r w:rsidR="00314299" w:rsidRPr="00B91C06">
                <w:rPr>
                  <w:rStyle w:val="SITempText-Green"/>
                  <w:color w:val="000000" w:themeColor="text1"/>
                  <w:sz w:val="20"/>
                </w:rPr>
                <w:t xml:space="preserve"> with the aid of mechanical </w:t>
              </w:r>
              <w:r w:rsidR="00314299" w:rsidRPr="001047C7">
                <w:t xml:space="preserve">cutting equipment, depending on </w:t>
              </w:r>
              <w:r w:rsidR="00314299">
                <w:t xml:space="preserve">the scale and </w:t>
              </w:r>
              <w:proofErr w:type="spellStart"/>
              <w:r w:rsidR="00314299">
                <w:t>make up</w:t>
              </w:r>
              <w:proofErr w:type="spellEnd"/>
              <w:r w:rsidR="00314299">
                <w:t xml:space="preserve"> of the meat processing premises. </w:t>
              </w:r>
            </w:ins>
          </w:p>
          <w:p w14:paraId="3074E6BD" w14:textId="20171000" w:rsidR="003F3C21" w:rsidRPr="003F3C21" w:rsidDel="00314299" w:rsidRDefault="003F3C21" w:rsidP="003F3C21">
            <w:pPr>
              <w:pStyle w:val="SIText"/>
              <w:rPr>
                <w:del w:id="2" w:author="Jenni Oldfield" w:date="2025-11-11T10:36:00Z" w16du:dateUtc="2025-11-10T23:36:00Z"/>
                <w:rStyle w:val="SITempText-Green"/>
                <w:color w:val="000000" w:themeColor="text1"/>
                <w:sz w:val="20"/>
              </w:rPr>
            </w:pPr>
            <w:del w:id="3" w:author="Jenni Oldfield" w:date="2025-11-11T10:36:00Z" w16du:dateUtc="2025-11-10T23:36:00Z">
              <w:r w:rsidRPr="003F3C21" w:rsidDel="00555BA1">
                <w:rPr>
                  <w:rStyle w:val="SITempText-Green"/>
                  <w:color w:val="000000" w:themeColor="text1"/>
                  <w:sz w:val="20"/>
                </w:rPr>
                <w:delText>.</w:delText>
              </w:r>
            </w:del>
          </w:p>
          <w:p w14:paraId="0EFB1567" w14:textId="0CE6C0FA" w:rsidR="00F00371" w:rsidRDefault="00CA0AF4" w:rsidP="003F3C21">
            <w:pPr>
              <w:pStyle w:val="SIText"/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AA52E0">
              <w:t xml:space="preserve">individuals who work under general supervision </w:t>
            </w:r>
            <w:r w:rsidR="00F00371">
              <w:t>in meat processing premises</w:t>
            </w:r>
            <w:r w:rsidRPr="00AA52E0">
              <w:t>, who are</w:t>
            </w:r>
            <w:r w:rsidR="003F3C21" w:rsidRPr="00AA52E0">
              <w:t xml:space="preserve"> responsible for removing spinal cords and dura mater to meet specifications.</w:t>
            </w:r>
          </w:p>
          <w:p w14:paraId="06B5D116" w14:textId="10860436" w:rsidR="00555BA1" w:rsidRDefault="00555BA1" w:rsidP="00555BA1">
            <w:pPr>
              <w:pStyle w:val="SIText"/>
              <w:rPr>
                <w:ins w:id="4" w:author="Jenni Oldfield" w:date="2025-11-11T10:35:00Z" w16du:dateUtc="2025-11-10T23:35:00Z"/>
                <w:rStyle w:val="SITempText-Green"/>
                <w:color w:val="000000" w:themeColor="text1"/>
                <w:sz w:val="20"/>
              </w:rPr>
            </w:pPr>
            <w:ins w:id="5" w:author="Jenni Oldfield" w:date="2025-11-11T10:35:00Z" w16du:dateUtc="2025-11-10T23:35:00Z">
              <w:r w:rsidRPr="00407A45">
                <w:t>Individuals </w:t>
              </w:r>
            </w:ins>
            <w:ins w:id="6" w:author="Jenni Oldfield" w:date="2025-11-11T10:36:00Z" w16du:dateUtc="2025-11-10T23:36:00Z">
              <w:r w:rsidR="005808C3">
                <w:t>using a knife for this task</w:t>
              </w:r>
            </w:ins>
            <w:ins w:id="7" w:author="Jenni Oldfield" w:date="2025-11-11T10:35:00Z" w16du:dateUtc="2025-11-10T23:35:00Z">
              <w:r w:rsidRPr="00407A45">
                <w:t xml:space="preserve"> are expected to already have the ability to apply safe knife</w:t>
              </w:r>
              <w:r>
                <w:t xml:space="preserve"> </w:t>
              </w:r>
              <w:r w:rsidRPr="00407A45">
                <w:t>handling and maintenance practices consistent with workplace health and safety requirements.</w:t>
              </w:r>
            </w:ins>
          </w:p>
          <w:p w14:paraId="7085F8E8" w14:textId="51856D10" w:rsidR="0092444C" w:rsidDel="00555BA1" w:rsidRDefault="00C32399" w:rsidP="0092444C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rPr>
                <w:del w:id="8" w:author="Jenni Oldfield" w:date="2025-11-11T10:35:00Z" w16du:dateUtc="2025-11-10T23:35:00Z"/>
              </w:rPr>
            </w:pPr>
            <w:del w:id="9" w:author="Jenni Oldfield" w:date="2025-11-11T10:35:00Z" w16du:dateUtc="2025-11-10T23:35:00Z">
              <w:r w:rsidRPr="00185A77" w:rsidDel="00555BA1">
                <w:delText xml:space="preserve">Where a knife is used as part of the process, </w:delText>
              </w:r>
              <w:r w:rsidR="0092444C" w:rsidRPr="00582AB9" w:rsidDel="00555BA1">
                <w:delText>users must complete AMPWHS201 Sharpen and handle knives safely</w:delText>
              </w:r>
              <w:r w:rsidR="008D2C1E" w:rsidDel="00555BA1">
                <w:delText>,</w:delText>
              </w:r>
              <w:r w:rsidR="0092444C" w:rsidRPr="00582AB9" w:rsidDel="00555BA1">
                <w:delText xml:space="preserve"> before or in conjunction with this unit</w:delText>
              </w:r>
              <w:r w:rsidR="0092444C" w:rsidDel="00555BA1">
                <w:delText>.</w:delText>
              </w:r>
            </w:del>
          </w:p>
          <w:p w14:paraId="679E37D6" w14:textId="6AE6FB5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E178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CD52D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132AE6" w:rsidR="002F2EA4" w:rsidRDefault="002F2EA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9056B" w14:paraId="5F2132B2" w14:textId="77777777" w:rsidTr="00AA52E0">
        <w:trPr>
          <w:trHeight w:val="548"/>
        </w:trPr>
        <w:tc>
          <w:tcPr>
            <w:tcW w:w="2857" w:type="dxa"/>
          </w:tcPr>
          <w:p w14:paraId="200766C1" w14:textId="0A5EB624" w:rsidR="0099056B" w:rsidRPr="00715042" w:rsidRDefault="0099056B" w:rsidP="00AA52E0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59" w:type="dxa"/>
          </w:tcPr>
          <w:p w14:paraId="56FDBBF9" w14:textId="5638F1E9" w:rsidR="0099056B" w:rsidRPr="007A5DD5" w:rsidRDefault="00F00371" w:rsidP="0099056B">
            <w:pPr>
              <w:pStyle w:val="SIText"/>
            </w:pPr>
            <w:r>
              <w:t>Nil</w:t>
            </w:r>
          </w:p>
        </w:tc>
      </w:tr>
      <w:tr w:rsidR="0099056B" w14:paraId="66BDAD2D" w14:textId="77777777" w:rsidTr="0099056B">
        <w:tc>
          <w:tcPr>
            <w:tcW w:w="2857" w:type="dxa"/>
          </w:tcPr>
          <w:p w14:paraId="0C734B63" w14:textId="6083E29D" w:rsidR="0099056B" w:rsidRDefault="0099056B" w:rsidP="0099056B">
            <w:pPr>
              <w:pStyle w:val="SIText-Bold"/>
            </w:pPr>
            <w:r w:rsidRPr="00F33073">
              <w:t>Unit Sector</w:t>
            </w:r>
          </w:p>
        </w:tc>
        <w:tc>
          <w:tcPr>
            <w:tcW w:w="6159" w:type="dxa"/>
          </w:tcPr>
          <w:p w14:paraId="3E1FD867" w14:textId="61A5560D" w:rsidR="0099056B" w:rsidRDefault="005E116B" w:rsidP="0099056B">
            <w:pPr>
              <w:pStyle w:val="SIText"/>
            </w:pPr>
            <w:r>
              <w:t>Carcase Processing (</w:t>
            </w:r>
            <w:r w:rsidR="006F18DB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A0AF4" w14:paraId="095D8D85" w14:textId="77777777" w:rsidTr="000F31BE">
        <w:tc>
          <w:tcPr>
            <w:tcW w:w="2689" w:type="dxa"/>
          </w:tcPr>
          <w:p w14:paraId="048E97FE" w14:textId="1627579A" w:rsidR="00CA0AF4" w:rsidRDefault="00CA0AF4" w:rsidP="00CA0AF4">
            <w:pPr>
              <w:pStyle w:val="SIText"/>
            </w:pPr>
            <w:r>
              <w:t>1. Prepare to remove spinal cord</w:t>
            </w:r>
          </w:p>
        </w:tc>
        <w:tc>
          <w:tcPr>
            <w:tcW w:w="6327" w:type="dxa"/>
          </w:tcPr>
          <w:p w14:paraId="7D279E59" w14:textId="158E51F0" w:rsidR="00CA0AF4" w:rsidRDefault="00CA0AF4" w:rsidP="00CA0AF4">
            <w:pPr>
              <w:pStyle w:val="SIText"/>
            </w:pPr>
            <w:r>
              <w:t xml:space="preserve">1.1 Identify work instruction </w:t>
            </w:r>
            <w:r w:rsidR="00B84CAC">
              <w:t xml:space="preserve">and any customer specifications </w:t>
            </w:r>
            <w:r>
              <w:t>for removing spinal cord from carcase</w:t>
            </w:r>
          </w:p>
          <w:p w14:paraId="00A9DC05" w14:textId="4B820CF8" w:rsidR="00CA0AF4" w:rsidRDefault="00CA0AF4" w:rsidP="00CA0AF4">
            <w:pPr>
              <w:pStyle w:val="SIText"/>
            </w:pPr>
            <w:r>
              <w:t>1.2 Identify equipment required for task</w:t>
            </w:r>
          </w:p>
          <w:p w14:paraId="73F2BDE1" w14:textId="2873CF64" w:rsidR="00CA0AF4" w:rsidRDefault="00CA0AF4" w:rsidP="00CA0AF4">
            <w:pPr>
              <w:pStyle w:val="SIText"/>
            </w:pPr>
            <w:r>
              <w:t xml:space="preserve">1.3 Identify </w:t>
            </w:r>
            <w:r w:rsidR="00B84CAC">
              <w:t xml:space="preserve">quality assurance and </w:t>
            </w:r>
            <w:r>
              <w:t>workplace health and safety requirements for task, including personal protective equipment</w:t>
            </w:r>
            <w:r w:rsidR="00C32399">
              <w:t xml:space="preserve"> </w:t>
            </w:r>
          </w:p>
          <w:p w14:paraId="6D69A7F7" w14:textId="7DE80A70" w:rsidR="00CA0AF4" w:rsidRDefault="00CA0AF4" w:rsidP="00CA0AF4">
            <w:pPr>
              <w:pStyle w:val="SIText"/>
            </w:pPr>
            <w:r>
              <w:t xml:space="preserve">1.4 Identify requirements for Specified Risk Materials </w:t>
            </w:r>
          </w:p>
        </w:tc>
      </w:tr>
      <w:tr w:rsidR="00CA0AF4" w14:paraId="1915290A" w14:textId="77777777" w:rsidTr="000F31BE">
        <w:tc>
          <w:tcPr>
            <w:tcW w:w="2689" w:type="dxa"/>
          </w:tcPr>
          <w:p w14:paraId="4CA92DE3" w14:textId="7321CE30" w:rsidR="00CA0AF4" w:rsidRDefault="00B84CAC" w:rsidP="00CA0AF4">
            <w:pPr>
              <w:pStyle w:val="SIText"/>
            </w:pPr>
            <w:r>
              <w:t>2</w:t>
            </w:r>
            <w:r w:rsidR="00CA0AF4">
              <w:t xml:space="preserve">. Take spinal cord out of </w:t>
            </w:r>
            <w:r>
              <w:t xml:space="preserve">split </w:t>
            </w:r>
            <w:r w:rsidR="00CA0AF4">
              <w:t>carcase</w:t>
            </w:r>
          </w:p>
        </w:tc>
        <w:tc>
          <w:tcPr>
            <w:tcW w:w="6327" w:type="dxa"/>
          </w:tcPr>
          <w:p w14:paraId="0287DAE8" w14:textId="2B0593B7" w:rsidR="00CA0AF4" w:rsidRDefault="00CA0AF4" w:rsidP="00CA0AF4">
            <w:pPr>
              <w:pStyle w:val="SIText"/>
            </w:pPr>
            <w:r>
              <w:t xml:space="preserve">2.1 Remove spinal cord and dura mater from split carcase </w:t>
            </w:r>
            <w:r w:rsidR="00B84CAC">
              <w:t>following</w:t>
            </w:r>
            <w:r>
              <w:t xml:space="preserve"> work instructions</w:t>
            </w:r>
            <w:r w:rsidR="00B84CAC">
              <w:t xml:space="preserve"> and any customer specifications</w:t>
            </w:r>
          </w:p>
          <w:p w14:paraId="30E5B0F4" w14:textId="008A86DB" w:rsidR="00CA0AF4" w:rsidRDefault="00CA0AF4" w:rsidP="00CA0AF4">
            <w:pPr>
              <w:pStyle w:val="SIText"/>
            </w:pPr>
            <w:r>
              <w:t xml:space="preserve">2.2 Monitor removal to meet </w:t>
            </w:r>
            <w:r w:rsidR="002F2EA4">
              <w:t>workplace quality requirements</w:t>
            </w:r>
          </w:p>
          <w:p w14:paraId="7253A34F" w14:textId="1A96B1A0" w:rsidR="00CA0AF4" w:rsidRDefault="00CA0AF4" w:rsidP="00CA0AF4">
            <w:pPr>
              <w:pStyle w:val="SIText"/>
            </w:pPr>
            <w:r>
              <w:t>2.3 Dispose of waste following workplace requirements</w:t>
            </w:r>
          </w:p>
          <w:p w14:paraId="11523057" w14:textId="04888694" w:rsidR="00CA0AF4" w:rsidRDefault="00CA0AF4" w:rsidP="00CA0AF4">
            <w:pPr>
              <w:pStyle w:val="SIText"/>
            </w:pPr>
            <w:r>
              <w:t>2.4 Operate equipment safely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10" w:author="Jenni Oldfield" w:date="2025-11-11T11:22:00Z" w16du:dateUtc="2025-11-11T00:22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87022" w:rsidRPr="00C32CE5" w:rsidDel="00B41F1C" w14:paraId="1F6CF11E" w14:textId="5D5F7A25" w:rsidTr="00A1288F">
        <w:trPr>
          <w:ins w:id="11" w:author="Jenni Oldfield" w:date="2025-11-11T11:22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84E9" w14:textId="0EF087BA" w:rsidR="00687022" w:rsidRPr="00C32CE5" w:rsidDel="00B41F1C" w:rsidRDefault="00687022" w:rsidP="00A1288F">
            <w:pPr>
              <w:spacing w:after="160" w:line="259" w:lineRule="auto"/>
              <w:rPr>
                <w:ins w:id="12" w:author="Jenni Oldfield" w:date="2025-11-11T11:22:00Z" w16du:dateUtc="2025-11-11T00:22:00Z"/>
                <w:moveFrom w:id="13" w:author="Lucinda O'Brien" w:date="2025-11-13T10:06:00Z" w16du:dateUtc="2025-11-12T23:06:00Z"/>
                <w:b/>
              </w:rPr>
            </w:pPr>
            <w:moveFromRangeStart w:id="14" w:author="Lucinda O'Brien" w:date="2025-11-13T10:06:00Z" w:name="move213920782"/>
            <w:moveFrom w:id="15" w:author="Lucinda O'Brien" w:date="2025-11-13T10:06:00Z" w16du:dateUtc="2025-11-12T23:06:00Z">
              <w:ins w:id="16" w:author="Jenni Oldfield" w:date="2025-11-11T11:22:00Z" w16du:dateUtc="2025-11-11T00:22:00Z">
                <w:r w:rsidRPr="00C32CE5" w:rsidDel="00B41F1C">
                  <w:rPr>
                    <w:b/>
                  </w:rPr>
                  <w:t xml:space="preserve">Range </w:t>
                </w:r>
                <w:r w:rsidDel="00B41F1C">
                  <w:rPr>
                    <w:b/>
                  </w:rPr>
                  <w:t>o</w:t>
                </w:r>
                <w:r w:rsidRPr="00C32CE5" w:rsidDel="00B41F1C">
                  <w:rPr>
                    <w:b/>
                  </w:rPr>
                  <w:t>f Conditions</w:t>
                </w:r>
              </w:ins>
            </w:moveFrom>
          </w:p>
          <w:p w14:paraId="3891AA2C" w14:textId="2493A19D" w:rsidR="00687022" w:rsidRPr="002D6693" w:rsidDel="00B41F1C" w:rsidRDefault="00687022" w:rsidP="00A1288F">
            <w:pPr>
              <w:pStyle w:val="SIText-Italics"/>
              <w:rPr>
                <w:ins w:id="17" w:author="Jenni Oldfield" w:date="2025-11-11T11:22:00Z" w16du:dateUtc="2025-11-11T00:22:00Z"/>
                <w:moveFrom w:id="18" w:author="Lucinda O'Brien" w:date="2025-11-13T10:06:00Z" w16du:dateUtc="2025-11-12T23:06:00Z"/>
              </w:rPr>
            </w:pPr>
            <w:moveFrom w:id="19" w:author="Lucinda O'Brien" w:date="2025-11-13T10:06:00Z" w16du:dateUtc="2025-11-12T23:06:00Z">
              <w:ins w:id="20" w:author="Jenni Oldfield" w:date="2025-11-11T11:22:00Z" w16du:dateUtc="2025-11-11T00:22:00Z">
                <w:r w:rsidRPr="002D6693" w:rsidDel="00B41F1C">
                  <w:t xml:space="preserve">This section specifies different work environments and conditions </w:t>
                </w:r>
                <w:r w:rsidDel="00B41F1C">
                  <w:t>in which the task may be performed</w:t>
                </w:r>
                <w:r w:rsidRPr="002D6693" w:rsidDel="00B41F1C">
                  <w:t xml:space="preserve">. </w:t>
                </w:r>
              </w:ins>
            </w:moveFrom>
          </w:p>
          <w:p w14:paraId="473A376B" w14:textId="5CEBCE8A" w:rsidR="00687022" w:rsidRPr="00C32CE5" w:rsidDel="00B41F1C" w:rsidRDefault="00687022" w:rsidP="00A1288F">
            <w:pPr>
              <w:pStyle w:val="SIText-Italics"/>
              <w:rPr>
                <w:ins w:id="21" w:author="Jenni Oldfield" w:date="2025-11-11T11:22:00Z" w16du:dateUtc="2025-11-11T00:22:00Z"/>
                <w:moveFrom w:id="22" w:author="Lucinda O'Brien" w:date="2025-11-13T10:06:00Z" w16du:dateUtc="2025-11-12T23:06:00Z"/>
              </w:rPr>
            </w:pPr>
            <w:moveFrom w:id="23" w:author="Lucinda O'Brien" w:date="2025-11-13T10:06:00Z" w16du:dateUtc="2025-11-12T23:06:00Z">
              <w:ins w:id="24" w:author="Jenni Oldfield" w:date="2025-11-11T11:22:00Z" w16du:dateUtc="2025-11-11T00:22:00Z">
                <w:r w:rsidRPr="002D6693" w:rsidDel="00B41F1C">
                  <w:t xml:space="preserve">This unit must be delivered in one of the following </w:t>
                </w:r>
                <w:r w:rsidDel="00B41F1C">
                  <w:t>registered meat processing wor</w:t>
                </w:r>
                <w:r w:rsidRPr="002D6693" w:rsidDel="00B41F1C">
                  <w:t>k environments.</w:t>
                </w:r>
              </w:ins>
            </w:moveFrom>
          </w:p>
        </w:tc>
      </w:tr>
      <w:tr w:rsidR="00687022" w:rsidRPr="00C32CE5" w:rsidDel="00B41F1C" w14:paraId="6BE36EED" w14:textId="0D48B4EC" w:rsidTr="00A1288F">
        <w:trPr>
          <w:ins w:id="25" w:author="Jenni Oldfield" w:date="2025-11-11T11:2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DF4B" w14:textId="7F48B143" w:rsidR="00687022" w:rsidRPr="00C32CE5" w:rsidDel="00B41F1C" w:rsidRDefault="00687022" w:rsidP="00A1288F">
            <w:pPr>
              <w:pStyle w:val="SIText"/>
              <w:rPr>
                <w:ins w:id="26" w:author="Jenni Oldfield" w:date="2025-11-11T11:22:00Z" w16du:dateUtc="2025-11-11T00:22:00Z"/>
                <w:moveFrom w:id="27" w:author="Lucinda O'Brien" w:date="2025-11-13T10:06:00Z" w16du:dateUtc="2025-11-12T23:06:00Z"/>
              </w:rPr>
            </w:pPr>
            <w:moveFrom w:id="28" w:author="Lucinda O'Brien" w:date="2025-11-13T10:06:00Z" w16du:dateUtc="2025-11-12T23:06:00Z">
              <w:ins w:id="29" w:author="Jenni Oldfield" w:date="2025-11-11T11:22:00Z" w16du:dateUtc="2025-11-11T00:22:00Z">
                <w:r w:rsidRPr="00C32CE5" w:rsidDel="00B41F1C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2074" w14:textId="09DB88BB" w:rsidR="00687022" w:rsidRPr="00C32CE5" w:rsidDel="00B41F1C" w:rsidRDefault="00687022" w:rsidP="00A1288F">
            <w:pPr>
              <w:pStyle w:val="SIBulletList1"/>
              <w:rPr>
                <w:ins w:id="30" w:author="Jenni Oldfield" w:date="2025-11-11T11:22:00Z" w16du:dateUtc="2025-11-11T00:22:00Z"/>
                <w:moveFrom w:id="31" w:author="Lucinda O'Brien" w:date="2025-11-13T10:06:00Z" w16du:dateUtc="2025-11-12T23:06:00Z"/>
              </w:rPr>
            </w:pPr>
            <w:moveFrom w:id="32" w:author="Lucinda O'Brien" w:date="2025-11-13T10:06:00Z" w16du:dateUtc="2025-11-12T23:06:00Z">
              <w:ins w:id="33" w:author="Jenni Oldfield" w:date="2025-11-11T11:22:00Z" w16du:dateUtc="2025-11-11T00:22:00Z">
                <w:r w:rsidRPr="00C32CE5" w:rsidDel="00B41F1C">
                  <w:t xml:space="preserve">operating fewer than four days a week with a small throughput for one or more, small or large, species, or </w:t>
                </w:r>
              </w:ins>
            </w:moveFrom>
          </w:p>
          <w:p w14:paraId="1BBAE4AD" w14:textId="4B54BFA3" w:rsidR="00687022" w:rsidRPr="00C32CE5" w:rsidDel="00B41F1C" w:rsidRDefault="00687022" w:rsidP="00A1288F">
            <w:pPr>
              <w:pStyle w:val="SIBulletList1"/>
              <w:rPr>
                <w:ins w:id="34" w:author="Jenni Oldfield" w:date="2025-11-11T11:22:00Z" w16du:dateUtc="2025-11-11T00:22:00Z"/>
                <w:moveFrom w:id="35" w:author="Lucinda O'Brien" w:date="2025-11-13T10:06:00Z" w16du:dateUtc="2025-11-12T23:06:00Z"/>
                <w:i/>
              </w:rPr>
            </w:pPr>
            <w:moveFrom w:id="36" w:author="Lucinda O'Brien" w:date="2025-11-13T10:06:00Z" w16du:dateUtc="2025-11-12T23:06:00Z">
              <w:ins w:id="37" w:author="Jenni Oldfield" w:date="2025-11-11T11:22:00Z" w16du:dateUtc="2025-11-11T00:22:00Z">
                <w:r w:rsidRPr="00C32CE5" w:rsidDel="00B41F1C">
                  <w:t xml:space="preserve">employing fewer than four workers on the processing floor </w:t>
                </w:r>
              </w:ins>
            </w:moveFrom>
          </w:p>
        </w:tc>
      </w:tr>
      <w:tr w:rsidR="00687022" w:rsidRPr="00C32CE5" w:rsidDel="00B41F1C" w14:paraId="3403ECAD" w14:textId="26416468" w:rsidTr="00A1288F">
        <w:trPr>
          <w:ins w:id="38" w:author="Jenni Oldfield" w:date="2025-11-11T11:2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6F24" w14:textId="05C26204" w:rsidR="00687022" w:rsidRPr="00C32CE5" w:rsidDel="00B41F1C" w:rsidRDefault="00687022" w:rsidP="00A1288F">
            <w:pPr>
              <w:pStyle w:val="SIText"/>
              <w:rPr>
                <w:ins w:id="39" w:author="Jenni Oldfield" w:date="2025-11-11T11:22:00Z" w16du:dateUtc="2025-11-11T00:22:00Z"/>
                <w:moveFrom w:id="40" w:author="Lucinda O'Brien" w:date="2025-11-13T10:06:00Z" w16du:dateUtc="2025-11-12T23:06:00Z"/>
              </w:rPr>
            </w:pPr>
            <w:moveFrom w:id="41" w:author="Lucinda O'Brien" w:date="2025-11-13T10:06:00Z" w16du:dateUtc="2025-11-12T23:06:00Z">
              <w:ins w:id="42" w:author="Jenni Oldfield" w:date="2025-11-11T11:22:00Z" w16du:dateUtc="2025-11-11T00:22:00Z">
                <w:r w:rsidRPr="00C32CE5" w:rsidDel="00B41F1C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6110" w14:textId="0EECC2A3" w:rsidR="00687022" w:rsidRPr="00C32CE5" w:rsidDel="00B41F1C" w:rsidRDefault="00687022" w:rsidP="00A1288F">
            <w:pPr>
              <w:pStyle w:val="SIBulletList1"/>
              <w:rPr>
                <w:ins w:id="43" w:author="Jenni Oldfield" w:date="2025-11-11T11:22:00Z" w16du:dateUtc="2025-11-11T00:22:00Z"/>
                <w:moveFrom w:id="44" w:author="Lucinda O'Brien" w:date="2025-11-13T10:06:00Z" w16du:dateUtc="2025-11-12T23:06:00Z"/>
              </w:rPr>
            </w:pPr>
            <w:moveFrom w:id="45" w:author="Lucinda O'Brien" w:date="2025-11-13T10:06:00Z" w16du:dateUtc="2025-11-12T23:06:00Z">
              <w:ins w:id="46" w:author="Jenni Oldfield" w:date="2025-11-11T11:22:00Z" w16du:dateUtc="2025-11-11T00:22:00Z">
                <w:r w:rsidRPr="00C32CE5" w:rsidDel="00B41F1C">
                  <w:t xml:space="preserve">operating more than four days a week with a throughput for one or more, small or large, species, or </w:t>
                </w:r>
              </w:ins>
            </w:moveFrom>
          </w:p>
          <w:p w14:paraId="7B778A5C" w14:textId="3A1DDA02" w:rsidR="00687022" w:rsidRPr="00C32CE5" w:rsidDel="00B41F1C" w:rsidRDefault="00687022" w:rsidP="00A1288F">
            <w:pPr>
              <w:pStyle w:val="SIBulletList1"/>
              <w:rPr>
                <w:ins w:id="47" w:author="Jenni Oldfield" w:date="2025-11-11T11:22:00Z" w16du:dateUtc="2025-11-11T00:22:00Z"/>
                <w:moveFrom w:id="48" w:author="Lucinda O'Brien" w:date="2025-11-13T10:06:00Z" w16du:dateUtc="2025-11-12T23:06:00Z"/>
              </w:rPr>
            </w:pPr>
            <w:moveFrom w:id="49" w:author="Lucinda O'Brien" w:date="2025-11-13T10:06:00Z" w16du:dateUtc="2025-11-12T23:06:00Z">
              <w:ins w:id="50" w:author="Jenni Oldfield" w:date="2025-11-11T11:22:00Z" w16du:dateUtc="2025-11-11T00:22:00Z">
                <w:r w:rsidRPr="00C32CE5" w:rsidDel="00B41F1C">
                  <w:t>employing more than four workers on the processing floor</w:t>
                </w:r>
              </w:ins>
            </w:moveFrom>
          </w:p>
        </w:tc>
      </w:tr>
      <w:moveFromRangeEnd w:id="14"/>
    </w:tbl>
    <w:p w14:paraId="159B6910" w14:textId="77777777" w:rsidR="00687022" w:rsidRDefault="00687022" w:rsidP="00687022">
      <w:pPr>
        <w:rPr>
          <w:ins w:id="51" w:author="Jenni Oldfield" w:date="2025-11-11T11:22:00Z" w16du:dateUtc="2025-11-11T00:22:00Z"/>
        </w:rPr>
      </w:pPr>
    </w:p>
    <w:p w14:paraId="55345E60" w14:textId="09E0AD63" w:rsidR="00687022" w:rsidDel="00687022" w:rsidRDefault="00687022" w:rsidP="00F1749F">
      <w:pPr>
        <w:rPr>
          <w:del w:id="52" w:author="Jenni Oldfield" w:date="2025-11-11T11:22:00Z" w16du:dateUtc="2025-11-11T00:22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3"/>
        <w:gridCol w:w="5643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B84CAC">
        <w:tc>
          <w:tcPr>
            <w:tcW w:w="3373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5643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84CAC" w14:paraId="44C5474C" w14:textId="77777777" w:rsidTr="00B84CAC">
        <w:tc>
          <w:tcPr>
            <w:tcW w:w="3373" w:type="dxa"/>
          </w:tcPr>
          <w:p w14:paraId="577F0A9B" w14:textId="1A450367" w:rsidR="00B84CAC" w:rsidRPr="00042300" w:rsidRDefault="00B84CAC" w:rsidP="00B84CAC">
            <w:pPr>
              <w:pStyle w:val="SIText"/>
            </w:pPr>
            <w:r w:rsidRPr="00967FD7">
              <w:t>Reading</w:t>
            </w:r>
          </w:p>
        </w:tc>
        <w:tc>
          <w:tcPr>
            <w:tcW w:w="5643" w:type="dxa"/>
          </w:tcPr>
          <w:p w14:paraId="3FC6B2C7" w14:textId="64A0582A" w:rsidR="00B84CAC" w:rsidRPr="00042300" w:rsidRDefault="00B84CAC" w:rsidP="00B84CAC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B84CAC" w14:paraId="5BE158CD" w14:textId="77777777" w:rsidTr="00B84CAC">
        <w:tc>
          <w:tcPr>
            <w:tcW w:w="3373" w:type="dxa"/>
          </w:tcPr>
          <w:p w14:paraId="35FEBD5B" w14:textId="7663239D" w:rsidR="00B84CAC" w:rsidRPr="00042300" w:rsidRDefault="00B84CAC" w:rsidP="00B84CAC">
            <w:pPr>
              <w:pStyle w:val="SIText"/>
            </w:pPr>
            <w:r w:rsidRPr="00967FD7">
              <w:t>Oral communication</w:t>
            </w:r>
          </w:p>
        </w:tc>
        <w:tc>
          <w:tcPr>
            <w:tcW w:w="5643" w:type="dxa"/>
          </w:tcPr>
          <w:p w14:paraId="08B326BA" w14:textId="545A2E80" w:rsidR="00B84CAC" w:rsidRPr="00042300" w:rsidRDefault="00B84CAC" w:rsidP="00B84CAC">
            <w:pPr>
              <w:pStyle w:val="SIBulletList1"/>
            </w:pPr>
            <w:r w:rsidRPr="00967FD7"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>
      <w:pPr>
        <w:rPr>
          <w:ins w:id="53" w:author="Lucinda O'Brien" w:date="2025-11-13T10:06:00Z" w16du:dateUtc="2025-11-12T23:06:00Z"/>
        </w:rPr>
      </w:pPr>
    </w:p>
    <w:tbl>
      <w:tblPr>
        <w:tblStyle w:val="TableGrid"/>
        <w:tblpPr w:leftFromText="180" w:rightFromText="180" w:vertAnchor="text" w:horzAnchor="margin" w:tblpY="-80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41F1C" w:rsidRPr="00C32CE5" w14:paraId="3034E061" w14:textId="77777777" w:rsidTr="00B41F1C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AFEA" w14:textId="77777777" w:rsidR="00B41F1C" w:rsidRPr="00C32CE5" w:rsidRDefault="00B41F1C" w:rsidP="00B41F1C">
            <w:pPr>
              <w:spacing w:after="160" w:line="259" w:lineRule="auto"/>
              <w:rPr>
                <w:moveTo w:id="54" w:author="Lucinda O'Brien" w:date="2025-11-13T10:06:00Z" w16du:dateUtc="2025-11-12T23:06:00Z"/>
                <w:b/>
              </w:rPr>
            </w:pPr>
            <w:moveToRangeStart w:id="55" w:author="Lucinda O'Brien" w:date="2025-11-13T10:06:00Z" w:name="move213920782"/>
            <w:moveTo w:id="56" w:author="Lucinda O'Brien" w:date="2025-11-13T10:06:00Z" w16du:dateUtc="2025-11-12T23:0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62A7E73" w14:textId="77777777" w:rsidR="00B41F1C" w:rsidRPr="002D6693" w:rsidRDefault="00B41F1C" w:rsidP="00B41F1C">
            <w:pPr>
              <w:pStyle w:val="SIText-Italics"/>
              <w:rPr>
                <w:moveTo w:id="57" w:author="Lucinda O'Brien" w:date="2025-11-13T10:06:00Z" w16du:dateUtc="2025-11-12T23:06:00Z"/>
              </w:rPr>
            </w:pPr>
            <w:moveTo w:id="58" w:author="Lucinda O'Brien" w:date="2025-11-13T10:06:00Z" w16du:dateUtc="2025-11-12T23:0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7741BE77" w14:textId="77777777" w:rsidR="00B41F1C" w:rsidRPr="00C32CE5" w:rsidRDefault="00B41F1C" w:rsidP="00B41F1C">
            <w:pPr>
              <w:pStyle w:val="SIText-Italics"/>
              <w:rPr>
                <w:moveTo w:id="59" w:author="Lucinda O'Brien" w:date="2025-11-13T10:06:00Z" w16du:dateUtc="2025-11-12T23:06:00Z"/>
              </w:rPr>
            </w:pPr>
            <w:moveTo w:id="60" w:author="Lucinda O'Brien" w:date="2025-11-13T10:06:00Z" w16du:dateUtc="2025-11-12T23:0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B41F1C" w:rsidRPr="00C32CE5" w14:paraId="05E8F3E1" w14:textId="77777777" w:rsidTr="00B41F1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BA88" w14:textId="77777777" w:rsidR="00B41F1C" w:rsidRPr="00C32CE5" w:rsidRDefault="00B41F1C" w:rsidP="00B41F1C">
            <w:pPr>
              <w:pStyle w:val="SIText"/>
              <w:rPr>
                <w:moveTo w:id="61" w:author="Lucinda O'Brien" w:date="2025-11-13T10:06:00Z" w16du:dateUtc="2025-11-12T23:06:00Z"/>
              </w:rPr>
            </w:pPr>
            <w:moveTo w:id="62" w:author="Lucinda O'Brien" w:date="2025-11-13T10:06:00Z" w16du:dateUtc="2025-11-12T23:0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6AF" w14:textId="77777777" w:rsidR="00B41F1C" w:rsidRPr="00C32CE5" w:rsidRDefault="00B41F1C" w:rsidP="00B41F1C">
            <w:pPr>
              <w:pStyle w:val="SIBulletList1"/>
              <w:rPr>
                <w:moveTo w:id="63" w:author="Lucinda O'Brien" w:date="2025-11-13T10:06:00Z" w16du:dateUtc="2025-11-12T23:06:00Z"/>
              </w:rPr>
            </w:pPr>
            <w:moveTo w:id="64" w:author="Lucinda O'Brien" w:date="2025-11-13T10:06:00Z" w16du:dateUtc="2025-11-12T23:0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B14540A" w14:textId="77777777" w:rsidR="00B41F1C" w:rsidRPr="00C32CE5" w:rsidRDefault="00B41F1C" w:rsidP="00B41F1C">
            <w:pPr>
              <w:pStyle w:val="SIBulletList1"/>
              <w:rPr>
                <w:moveTo w:id="65" w:author="Lucinda O'Brien" w:date="2025-11-13T10:06:00Z" w16du:dateUtc="2025-11-12T23:06:00Z"/>
                <w:i/>
              </w:rPr>
            </w:pPr>
            <w:moveTo w:id="66" w:author="Lucinda O'Brien" w:date="2025-11-13T10:06:00Z" w16du:dateUtc="2025-11-12T23:06:00Z">
              <w:r w:rsidRPr="00C32CE5">
                <w:t xml:space="preserve">employing fewer than four workers on the processing floor </w:t>
              </w:r>
            </w:moveTo>
          </w:p>
        </w:tc>
      </w:tr>
      <w:tr w:rsidR="00B41F1C" w:rsidRPr="00C32CE5" w14:paraId="2CA0F938" w14:textId="77777777" w:rsidTr="00B41F1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B61C" w14:textId="77777777" w:rsidR="00B41F1C" w:rsidRPr="00C32CE5" w:rsidRDefault="00B41F1C" w:rsidP="00B41F1C">
            <w:pPr>
              <w:pStyle w:val="SIText"/>
              <w:rPr>
                <w:moveTo w:id="67" w:author="Lucinda O'Brien" w:date="2025-11-13T10:06:00Z" w16du:dateUtc="2025-11-12T23:06:00Z"/>
              </w:rPr>
            </w:pPr>
            <w:moveTo w:id="68" w:author="Lucinda O'Brien" w:date="2025-11-13T10:06:00Z" w16du:dateUtc="2025-11-12T23:0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32ED" w14:textId="77777777" w:rsidR="00B41F1C" w:rsidRPr="00C32CE5" w:rsidRDefault="00B41F1C" w:rsidP="00B41F1C">
            <w:pPr>
              <w:pStyle w:val="SIBulletList1"/>
              <w:rPr>
                <w:moveTo w:id="69" w:author="Lucinda O'Brien" w:date="2025-11-13T10:06:00Z" w16du:dateUtc="2025-11-12T23:06:00Z"/>
              </w:rPr>
            </w:pPr>
            <w:moveTo w:id="70" w:author="Lucinda O'Brien" w:date="2025-11-13T10:06:00Z" w16du:dateUtc="2025-11-12T23:0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E29975F" w14:textId="77777777" w:rsidR="00B41F1C" w:rsidRPr="00C32CE5" w:rsidRDefault="00B41F1C" w:rsidP="00B41F1C">
            <w:pPr>
              <w:pStyle w:val="SIBulletList1"/>
              <w:rPr>
                <w:moveTo w:id="71" w:author="Lucinda O'Brien" w:date="2025-11-13T10:06:00Z" w16du:dateUtc="2025-11-12T23:06:00Z"/>
              </w:rPr>
            </w:pPr>
            <w:moveTo w:id="72" w:author="Lucinda O'Brien" w:date="2025-11-13T10:06:00Z" w16du:dateUtc="2025-11-12T23:06:00Z">
              <w:r w:rsidRPr="00C32CE5">
                <w:t>employing more than four workers on the processing floor</w:t>
              </w:r>
            </w:moveTo>
          </w:p>
        </w:tc>
      </w:tr>
      <w:moveToRangeEnd w:id="55"/>
    </w:tbl>
    <w:p w14:paraId="04E2FF08" w14:textId="77777777" w:rsidR="00B41F1C" w:rsidRDefault="00B41F1C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BE9ABE" w:rsidR="002B6FFD" w:rsidRDefault="006F18DB" w:rsidP="00B93720">
            <w:pPr>
              <w:pStyle w:val="SIText"/>
            </w:pPr>
            <w:r w:rsidRPr="00185A77">
              <w:t>AMPCRP</w:t>
            </w:r>
            <w:r w:rsidR="007A5ACA">
              <w:t>217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3669DE" w:rsidRPr="003F3C21">
              <w:t>Remove spinal cord</w:t>
            </w:r>
          </w:p>
        </w:tc>
        <w:tc>
          <w:tcPr>
            <w:tcW w:w="2254" w:type="dxa"/>
          </w:tcPr>
          <w:p w14:paraId="30E795CC" w14:textId="2FC3E721" w:rsidR="002B6FFD" w:rsidRDefault="00CA0AF4" w:rsidP="00B93720">
            <w:pPr>
              <w:pStyle w:val="SIText"/>
            </w:pPr>
            <w:r w:rsidRPr="003F3C21">
              <w:t xml:space="preserve">AMPA2049 </w:t>
            </w:r>
            <w:r w:rsidR="003669DE" w:rsidRPr="003669DE">
              <w:t>Remove spinal cord</w:t>
            </w:r>
          </w:p>
        </w:tc>
        <w:tc>
          <w:tcPr>
            <w:tcW w:w="2254" w:type="dxa"/>
          </w:tcPr>
          <w:p w14:paraId="602BC0F1" w14:textId="0986B5C8" w:rsidR="00B84CAC" w:rsidRDefault="00B84CAC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C4AE03C" w14:textId="5092739F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728D26E" w14:textId="346B7E17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D04DCF0" w14:textId="5B83C235" w:rsidR="00A32145" w:rsidRDefault="00A32145" w:rsidP="00B84CA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 xml:space="preserve">Pre-requisite </w:t>
            </w:r>
            <w:r w:rsidR="00C32399">
              <w:rPr>
                <w:rFonts w:eastAsia="Times New Roman" w:cstheme="minorHAnsi"/>
                <w:szCs w:val="20"/>
                <w:lang w:eastAsia="en-AU"/>
              </w:rPr>
              <w:t>removed</w:t>
            </w:r>
          </w:p>
          <w:p w14:paraId="4F9AE9A5" w14:textId="77777777" w:rsidR="00B84CAC" w:rsidRPr="0083742E" w:rsidRDefault="00B84CAC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5024CF1" w14:textId="77777777" w:rsidR="00B84CAC" w:rsidRDefault="00B84CAC" w:rsidP="00B84CAC">
            <w:pPr>
              <w:pStyle w:val="SIText"/>
              <w:rPr>
                <w:ins w:id="73" w:author="Jenni Oldfield" w:date="2025-11-11T11:22:00Z" w16du:dateUtc="2025-11-11T00:22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EC6C1F" w14:textId="057211F2" w:rsidR="00687022" w:rsidRPr="0083742E" w:rsidRDefault="00687022" w:rsidP="00B84C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74" w:author="Jenni Oldfield" w:date="2025-11-11T11:22:00Z" w16du:dateUtc="2025-11-11T00:22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394D934" w14:textId="64853363" w:rsidR="002B6FFD" w:rsidRDefault="00AA52E0" w:rsidP="00B84CAC">
            <w:pPr>
              <w:rPr>
                <w:rStyle w:val="SITempText-Green"/>
                <w:color w:val="000000" w:themeColor="text1"/>
                <w:sz w:val="20"/>
              </w:rPr>
            </w:pPr>
            <w:r w:rsidRPr="00AA52E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D2C1E">
              <w:rPr>
                <w:rStyle w:val="SITempText-Green"/>
                <w:color w:val="000000" w:themeColor="text1"/>
                <w:sz w:val="20"/>
              </w:rPr>
              <w:t>-</w:t>
            </w:r>
            <w:r w:rsidRPr="00AA52E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3DE70E8" w:rsidR="00185A77" w:rsidRPr="00B93720" w:rsidRDefault="00185A77" w:rsidP="00185A77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D0F5644" w:rsidR="002941AB" w:rsidRDefault="008D2C1E" w:rsidP="00BB6E0C">
            <w:pPr>
              <w:pStyle w:val="SIText"/>
            </w:pPr>
            <w:r w:rsidRPr="008D2C1E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4358A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F18DB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F18DB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7A5ACA">
              <w:rPr>
                <w:rFonts w:eastAsia="Times New Roman" w:cstheme="minorHAnsi"/>
                <w:color w:val="213430"/>
                <w:lang w:eastAsia="en-AU"/>
              </w:rPr>
              <w:t>17</w:t>
            </w:r>
            <w:r w:rsidR="006F18DB">
              <w:t xml:space="preserve"> </w:t>
            </w:r>
            <w:r w:rsidR="003669DE" w:rsidRPr="003669DE">
              <w:t>Remove spinal cord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AA52E0">
        <w:trPr>
          <w:trHeight w:val="1296"/>
        </w:trPr>
        <w:tc>
          <w:tcPr>
            <w:tcW w:w="9016" w:type="dxa"/>
            <w:gridSpan w:val="2"/>
          </w:tcPr>
          <w:p w14:paraId="25AADC70" w14:textId="77777777" w:rsidR="00CA0AF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DADACDE" w14:textId="6D321DEA" w:rsidR="0034522A" w:rsidDel="006F1DEF" w:rsidRDefault="00CA0AF4" w:rsidP="0034522A">
            <w:pPr>
              <w:pStyle w:val="SIText"/>
              <w:rPr>
                <w:del w:id="75" w:author="Jenni Oldfield" w:date="2025-11-11T11:23:00Z" w16du:dateUtc="2025-11-11T00:23:00Z"/>
              </w:rPr>
            </w:pPr>
            <w:r w:rsidRPr="009B2D0A">
              <w:t>There must be evidence that the individual has</w:t>
            </w:r>
            <w:r>
              <w:t xml:space="preserve"> </w:t>
            </w:r>
            <w:r w:rsidR="00765F53" w:rsidRPr="00765F53">
              <w:t>remove</w:t>
            </w:r>
            <w:r>
              <w:t>d</w:t>
            </w:r>
            <w:r w:rsidR="00765F53" w:rsidRPr="00765F53">
              <w:t xml:space="preserve"> the spinal cord </w:t>
            </w:r>
            <w:r>
              <w:t xml:space="preserve">and dura mater </w:t>
            </w:r>
            <w:r w:rsidR="00765F53" w:rsidRPr="00765F53">
              <w:t>from</w:t>
            </w:r>
            <w:r>
              <w:t xml:space="preserve"> </w:t>
            </w:r>
            <w:r w:rsidR="0034522A">
              <w:t xml:space="preserve">large stock </w:t>
            </w:r>
            <w:r w:rsidR="00765F53" w:rsidRPr="00765F53">
              <w:t>carcases after splitting</w:t>
            </w:r>
            <w:r w:rsidR="00DE20F7">
              <w:t>, following workplace requirements,</w:t>
            </w:r>
            <w:r w:rsidR="0034522A">
              <w:t xml:space="preserve"> in a micro or larger meat processing premises. </w:t>
            </w:r>
          </w:p>
          <w:p w14:paraId="0ACDC31A" w14:textId="1EAE457B" w:rsidR="0034522A" w:rsidRPr="003D723E" w:rsidDel="006F1DEF" w:rsidRDefault="0034522A">
            <w:pPr>
              <w:pStyle w:val="SIText"/>
              <w:rPr>
                <w:del w:id="76" w:author="Jenni Oldfield" w:date="2025-11-11T11:23:00Z" w16du:dateUtc="2025-11-11T00:23:00Z"/>
                <w:b/>
                <w:bCs/>
              </w:rPr>
            </w:pPr>
            <w:del w:id="77" w:author="Jenni Oldfield" w:date="2025-11-11T11:23:00Z" w16du:dateUtc="2025-11-11T00:23:00Z">
              <w:r w:rsidDel="006F1DEF">
                <w:rPr>
                  <w:b/>
                  <w:bCs/>
                </w:rPr>
                <w:delText>In m</w:delText>
              </w:r>
              <w:r w:rsidRPr="003D723E" w:rsidDel="006F1DEF">
                <w:rPr>
                  <w:b/>
                  <w:bCs/>
                </w:rPr>
                <w:delText xml:space="preserve">icro </w:delText>
              </w:r>
              <w:r w:rsidDel="006F1DEF">
                <w:rPr>
                  <w:b/>
                  <w:bCs/>
                </w:rPr>
                <w:delText>meat processing premises</w:delText>
              </w:r>
            </w:del>
          </w:p>
          <w:p w14:paraId="12C27911" w14:textId="32D716B6" w:rsidR="0034522A" w:rsidRPr="003D723E" w:rsidDel="006F1DEF" w:rsidRDefault="0034522A">
            <w:pPr>
              <w:pStyle w:val="SIText"/>
              <w:rPr>
                <w:del w:id="78" w:author="Jenni Oldfield" w:date="2025-11-11T11:23:00Z" w16du:dateUtc="2025-11-11T00:23:00Z"/>
              </w:rPr>
            </w:pPr>
            <w:del w:id="79" w:author="Jenni Oldfield" w:date="2025-11-11T11:23:00Z" w16du:dateUtc="2025-11-11T00:23:00Z">
              <w:r w:rsidDel="006F1DEF">
                <w:delText>The</w:delText>
              </w:r>
              <w:r w:rsidRPr="003D723E" w:rsidDel="006F1DEF">
                <w:delText xml:space="preserve"> assessor </w:delText>
              </w:r>
              <w:r w:rsidDel="006F1DEF">
                <w:delText>must</w:delText>
              </w:r>
              <w:r w:rsidRPr="003D723E" w:rsidDel="006F1DEF">
                <w:delText xml:space="preserve"> observe the </w:delText>
              </w:r>
              <w:r w:rsidDel="006F1DEF">
                <w:delText>individual</w:delText>
              </w:r>
              <w:r w:rsidRPr="003D723E" w:rsidDel="006F1DEF">
                <w:delText xml:space="preserve"> working on a minimum of </w:delText>
              </w:r>
              <w:r w:rsidR="00FB777F" w:rsidDel="006F1DEF">
                <w:delText>two</w:delText>
              </w:r>
              <w:r w:rsidRPr="003D723E" w:rsidDel="006F1DEF">
                <w:delText xml:space="preserve"> carcases</w:delText>
              </w:r>
              <w:r w:rsidDel="006F1DEF">
                <w:delText>.</w:delText>
              </w:r>
            </w:del>
          </w:p>
          <w:p w14:paraId="49AB32A1" w14:textId="0B29DF81" w:rsidR="0034522A" w:rsidRPr="003D723E" w:rsidDel="006F1DEF" w:rsidRDefault="0034522A">
            <w:pPr>
              <w:pStyle w:val="SIText"/>
              <w:rPr>
                <w:del w:id="80" w:author="Jenni Oldfield" w:date="2025-11-11T11:23:00Z" w16du:dateUtc="2025-11-11T00:23:00Z"/>
              </w:rPr>
            </w:pPr>
            <w:del w:id="81" w:author="Jenni Oldfield" w:date="2025-11-11T11:23:00Z" w16du:dateUtc="2025-11-11T00:23:00Z">
              <w:r w:rsidDel="006F1DEF">
                <w:delText>There must also be</w:delText>
              </w:r>
              <w:r w:rsidRPr="003D723E" w:rsidDel="006F1DEF">
                <w:delText xml:space="preserve"> evidence that the </w:delText>
              </w:r>
              <w:r w:rsidDel="006F1DEF">
                <w:delText>individual</w:delText>
              </w:r>
              <w:r w:rsidRPr="003D723E" w:rsidDel="006F1DEF">
                <w:delText xml:space="preserve"> has completed </w:delText>
              </w:r>
              <w:r w:rsidR="00FB777F" w:rsidDel="006F1DEF">
                <w:delText>two</w:delText>
              </w:r>
              <w:r w:rsidRPr="003D723E" w:rsidDel="006F1DEF">
                <w:delText xml:space="preserve"> shifts </w:delText>
              </w:r>
              <w:r w:rsidDel="006F1DEF">
                <w:delText>on the job,</w:delText>
              </w:r>
              <w:r w:rsidRPr="003D723E" w:rsidDel="006F1DEF">
                <w:delText xml:space="preserve"> fulfilling workplace requirements (these shifts may include normal rotations into and out of the relevant </w:delText>
              </w:r>
              <w:r w:rsidDel="006F1DEF">
                <w:delText>work task</w:delText>
              </w:r>
              <w:r w:rsidRPr="003D723E" w:rsidDel="006F1DEF">
                <w:delText>).</w:delText>
              </w:r>
            </w:del>
          </w:p>
          <w:p w14:paraId="47C21FD5" w14:textId="35527D47" w:rsidR="0034522A" w:rsidRPr="003D723E" w:rsidDel="006F1DEF" w:rsidRDefault="0034522A">
            <w:pPr>
              <w:pStyle w:val="SIText"/>
              <w:rPr>
                <w:del w:id="82" w:author="Jenni Oldfield" w:date="2025-11-11T11:23:00Z" w16du:dateUtc="2025-11-11T00:23:00Z"/>
                <w:b/>
                <w:bCs/>
              </w:rPr>
            </w:pPr>
            <w:del w:id="83" w:author="Jenni Oldfield" w:date="2025-11-11T11:23:00Z" w16du:dateUtc="2025-11-11T00:23:00Z">
              <w:r w:rsidDel="006F1DEF">
                <w:rPr>
                  <w:b/>
                  <w:bCs/>
                </w:rPr>
                <w:delText>In l</w:delText>
              </w:r>
              <w:r w:rsidRPr="003D723E" w:rsidDel="006F1DEF">
                <w:rPr>
                  <w:b/>
                  <w:bCs/>
                </w:rPr>
                <w:delText xml:space="preserve">arger </w:delText>
              </w:r>
              <w:r w:rsidDel="006F1DEF">
                <w:rPr>
                  <w:b/>
                  <w:bCs/>
                </w:rPr>
                <w:delText>meat processing premises</w:delText>
              </w:r>
            </w:del>
          </w:p>
          <w:p w14:paraId="7D4C03F2" w14:textId="5B8D8BA5" w:rsidR="0034522A" w:rsidRPr="003D723E" w:rsidRDefault="0034522A" w:rsidP="006F1DEF">
            <w:pPr>
              <w:pStyle w:val="SIText"/>
            </w:pPr>
            <w:del w:id="84" w:author="Jenni Oldfield" w:date="2025-11-11T11:23:00Z" w16du:dateUtc="2025-11-11T00:23:00Z">
              <w:r w:rsidDel="006F1DEF">
                <w:delText>The</w:delText>
              </w:r>
              <w:r w:rsidRPr="003D723E" w:rsidDel="006F1DEF">
                <w:delText xml:space="preserve"> assessor </w:delText>
              </w:r>
              <w:r w:rsidDel="006F1DEF">
                <w:delText>must</w:delText>
              </w:r>
              <w:r w:rsidRPr="003D723E" w:rsidDel="006F1DEF">
                <w:delText xml:space="preserve"> observe the </w:delText>
              </w:r>
              <w:r w:rsidDel="006F1DEF">
                <w:delText>individual</w:delText>
              </w:r>
              <w:r w:rsidRPr="003D723E" w:rsidDel="006F1DEF">
                <w:delText xml:space="preserve"> working on a minimum of </w:delText>
              </w:r>
              <w:r w:rsidR="00FB777F" w:rsidDel="006F1DEF">
                <w:delText>eight</w:delText>
              </w:r>
              <w:r w:rsidRPr="003D723E" w:rsidDel="006F1DEF">
                <w:delText xml:space="preserve"> carcases</w:delText>
              </w:r>
              <w:r w:rsidDel="006F1DEF">
                <w:delText xml:space="preserve"> </w:delText>
              </w:r>
              <w:r w:rsidRPr="003D723E" w:rsidDel="006F1DEF">
                <w:delText xml:space="preserve">or </w:delText>
              </w:r>
              <w:r w:rsidDel="006F1DEF">
                <w:delText xml:space="preserve">for </w:delText>
              </w:r>
              <w:r w:rsidRPr="003D723E" w:rsidDel="006F1DEF">
                <w:delText>15</w:delText>
              </w:r>
              <w:r w:rsidDel="006F1DEF">
                <w:delText xml:space="preserve"> </w:delText>
              </w:r>
              <w:r w:rsidRPr="003D723E" w:rsidDel="006F1DEF">
                <w:delText>min</w:delText>
              </w:r>
              <w:r w:rsidDel="006F1DEF">
                <w:delText>utes,</w:delText>
              </w:r>
              <w:r w:rsidRPr="003D723E" w:rsidDel="006F1DEF">
                <w:delText xml:space="preserve"> whichever comes first.</w:delText>
              </w:r>
            </w:del>
          </w:p>
          <w:p w14:paraId="04B2C527" w14:textId="2D940547" w:rsidR="0034522A" w:rsidRDefault="0034522A" w:rsidP="0034522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B777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C135D5" w14:textId="36B28D06" w:rsidR="002F2EA4" w:rsidRPr="00C32399" w:rsidRDefault="002F2EA4" w:rsidP="00185A77">
            <w:pPr>
              <w:pStyle w:val="SIText"/>
              <w:rPr>
                <w:bCs/>
              </w:rPr>
            </w:pPr>
            <w:r w:rsidRPr="00185A77">
              <w:rPr>
                <w:b/>
                <w:bCs/>
              </w:rPr>
              <w:t>Mandatory workplace requirements</w:t>
            </w:r>
          </w:p>
          <w:p w14:paraId="0A93B712" w14:textId="281DC2F4" w:rsidR="002F2EA4" w:rsidRDefault="002F2EA4" w:rsidP="00AA52E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0037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C8FDD7C" w14:textId="229B342F" w:rsidR="002F2EA4" w:rsidRDefault="00CA0AF4" w:rsidP="00CA0AF4">
            <w:pPr>
              <w:pStyle w:val="SIBulletList1"/>
            </w:pPr>
            <w:r>
              <w:t>reasons for the removal of the spinal cord</w:t>
            </w:r>
            <w:r w:rsidR="002F2EA4">
              <w:t xml:space="preserve"> and implications of Specified Risk Materials</w:t>
            </w:r>
          </w:p>
          <w:p w14:paraId="7E4EA95F" w14:textId="4FE05E12" w:rsidR="009A1110" w:rsidRDefault="002F2EA4" w:rsidP="009A1110">
            <w:pPr>
              <w:pStyle w:val="SIBulletList1"/>
            </w:pPr>
            <w:r>
              <w:t xml:space="preserve">workplace requirements </w:t>
            </w:r>
            <w:r w:rsidR="009A1110">
              <w:t xml:space="preserve">for </w:t>
            </w:r>
            <w:r>
              <w:t xml:space="preserve">the removal of </w:t>
            </w:r>
            <w:r w:rsidR="009A1110">
              <w:t xml:space="preserve">spinal cord </w:t>
            </w:r>
          </w:p>
          <w:p w14:paraId="5493B9F6" w14:textId="479F87CE" w:rsidR="009A1110" w:rsidRDefault="009A1110" w:rsidP="009A1110">
            <w:pPr>
              <w:pStyle w:val="SIBulletList1"/>
            </w:pPr>
            <w:r>
              <w:t>workplace health and safety requirements</w:t>
            </w:r>
            <w:r w:rsidR="00CA0AF4">
              <w:t xml:space="preserve"> for removing spinal cord and dura mater</w:t>
            </w:r>
          </w:p>
          <w:p w14:paraId="32A16CE0" w14:textId="32C57CA2" w:rsidR="00CA0AF4" w:rsidRDefault="00CA0AF4" w:rsidP="009A1110">
            <w:pPr>
              <w:pStyle w:val="SIBulletList1"/>
            </w:pPr>
            <w:r>
              <w:t>equipment used for removing spinal cord, which may include rise and fall platform</w:t>
            </w:r>
          </w:p>
          <w:p w14:paraId="2CCDFD46" w14:textId="7C00B258" w:rsidR="004D6F12" w:rsidRDefault="00CA0AF4" w:rsidP="002F2EA4">
            <w:pPr>
              <w:pStyle w:val="SIBulletList1"/>
            </w:pPr>
            <w:r>
              <w:t>correct disposal of spinal cord and dura mater</w:t>
            </w:r>
            <w:r w:rsidR="002F2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DE2CE9" w14:textId="77777777" w:rsidR="00CA0AF4" w:rsidRDefault="00CA0AF4" w:rsidP="00CA0A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6DCE1F" w14:textId="77777777" w:rsidR="00CA0AF4" w:rsidRPr="00095527" w:rsidRDefault="00CA0AF4" w:rsidP="00CA0AF4">
            <w:pPr>
              <w:pStyle w:val="SIBulletList1"/>
            </w:pPr>
            <w:r w:rsidRPr="00095527">
              <w:t>physical conditions:</w:t>
            </w:r>
          </w:p>
          <w:p w14:paraId="1E894F42" w14:textId="0E32B491" w:rsidR="00CA0AF4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 xml:space="preserve">skills must be demonstrated </w:t>
            </w:r>
            <w:r w:rsidR="00A32145" w:rsidRPr="00185A77">
              <w:rPr>
                <w:i/>
                <w:iCs/>
              </w:rPr>
              <w:t xml:space="preserve">in </w:t>
            </w:r>
            <w:r w:rsidR="006F18DB" w:rsidRPr="00185A77">
              <w:rPr>
                <w:i/>
                <w:iCs/>
              </w:rPr>
              <w:t xml:space="preserve">a </w:t>
            </w:r>
            <w:r w:rsidR="00F00371">
              <w:rPr>
                <w:i/>
                <w:iCs/>
              </w:rPr>
              <w:t>meat processing</w:t>
            </w:r>
            <w:r w:rsidR="006F18DB" w:rsidRPr="00185A77">
              <w:rPr>
                <w:i/>
                <w:iCs/>
              </w:rPr>
              <w:t xml:space="preserve"> premises at workplace production speed</w:t>
            </w:r>
          </w:p>
          <w:p w14:paraId="14B26235" w14:textId="77777777" w:rsidR="00CA0AF4" w:rsidRPr="00095527" w:rsidRDefault="00CA0AF4" w:rsidP="00CA0AF4">
            <w:pPr>
              <w:pStyle w:val="SIBulletList1"/>
            </w:pPr>
            <w:r w:rsidRPr="00095527">
              <w:t>resources, equipment and materials:</w:t>
            </w:r>
          </w:p>
          <w:p w14:paraId="1A6E4CD2" w14:textId="7692D1B2" w:rsidR="00CA0AF4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personal protective equipment</w:t>
            </w:r>
            <w:r w:rsidR="00F00371">
              <w:rPr>
                <w:i/>
                <w:iCs/>
              </w:rPr>
              <w:t xml:space="preserve"> </w:t>
            </w:r>
          </w:p>
          <w:p w14:paraId="052B4343" w14:textId="07D8D3D8" w:rsidR="00F00371" w:rsidRPr="00185A77" w:rsidRDefault="00F00371" w:rsidP="00CA0AF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removing spinal cord</w:t>
            </w:r>
          </w:p>
          <w:p w14:paraId="1485C54C" w14:textId="1CE906C1" w:rsidR="00CA0AF4" w:rsidRPr="00185A77" w:rsidRDefault="00B84CAC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split carcases</w:t>
            </w:r>
          </w:p>
          <w:p w14:paraId="6AEEA024" w14:textId="77777777" w:rsidR="00CA0AF4" w:rsidRPr="00095527" w:rsidRDefault="00CA0AF4" w:rsidP="00CA0AF4">
            <w:pPr>
              <w:pStyle w:val="SIBulletList1"/>
            </w:pPr>
            <w:r w:rsidRPr="00095527">
              <w:t>specifications:</w:t>
            </w:r>
          </w:p>
          <w:p w14:paraId="45319E50" w14:textId="79838BA0" w:rsidR="00A32145" w:rsidRPr="00185A77" w:rsidRDefault="00CA0AF4" w:rsidP="00CA0AF4">
            <w:pPr>
              <w:pStyle w:val="SIBulletList2"/>
              <w:rPr>
                <w:i/>
                <w:iCs/>
              </w:rPr>
            </w:pPr>
            <w:r w:rsidRPr="00185A77">
              <w:rPr>
                <w:i/>
                <w:iCs/>
              </w:rPr>
              <w:t>task-related documents</w:t>
            </w:r>
          </w:p>
          <w:p w14:paraId="37615866" w14:textId="469083F8" w:rsidR="00A32145" w:rsidRDefault="006F18DB" w:rsidP="00A32145">
            <w:pPr>
              <w:pStyle w:val="SIBulletList1"/>
            </w:pPr>
            <w:r>
              <w:t>personnel</w:t>
            </w:r>
            <w:r w:rsidR="00A32145">
              <w:t>:</w:t>
            </w:r>
          </w:p>
          <w:p w14:paraId="5F82735F" w14:textId="6DD331EA" w:rsidR="00CA0AF4" w:rsidRPr="00185A77" w:rsidRDefault="0092444C" w:rsidP="00A3214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F2EA4" w:rsidRPr="00185A77">
              <w:rPr>
                <w:i/>
                <w:iCs/>
              </w:rPr>
              <w:t>workplace supervisor or mentor</w:t>
            </w:r>
            <w:r w:rsidR="00CA0AF4" w:rsidRPr="00185A77">
              <w:rPr>
                <w:i/>
                <w:iCs/>
              </w:rPr>
              <w:t>.</w:t>
            </w:r>
          </w:p>
          <w:p w14:paraId="2A90EBBD" w14:textId="77777777" w:rsidR="00CA0AF4" w:rsidRDefault="00CA0AF4" w:rsidP="00CA0A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4EF8BC6" w14:textId="77777777" w:rsidR="00CD3DE8" w:rsidRDefault="00CA0A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90EE5E5" w14:textId="77777777" w:rsidR="002F2EA4" w:rsidRPr="002169F5" w:rsidRDefault="002F2EA4" w:rsidP="002F2EA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8C5A67" w:rsidR="002F2EA4" w:rsidRDefault="002F2EA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06D6850" w:rsidR="00CD3DE8" w:rsidRDefault="008D2C1E" w:rsidP="00456AA0">
            <w:pPr>
              <w:pStyle w:val="SIText"/>
            </w:pPr>
            <w:r w:rsidRPr="008D2C1E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C43FC" w14:textId="77777777" w:rsidR="0041205B" w:rsidRDefault="0041205B" w:rsidP="00A31F58">
      <w:pPr>
        <w:spacing w:after="0" w:line="240" w:lineRule="auto"/>
      </w:pPr>
      <w:r>
        <w:separator/>
      </w:r>
    </w:p>
  </w:endnote>
  <w:endnote w:type="continuationSeparator" w:id="0">
    <w:p w14:paraId="480D1B03" w14:textId="77777777" w:rsidR="0041205B" w:rsidRDefault="0041205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82B1F" w14:textId="77777777" w:rsidR="0041205B" w:rsidRDefault="0041205B" w:rsidP="00A31F58">
      <w:pPr>
        <w:spacing w:after="0" w:line="240" w:lineRule="auto"/>
      </w:pPr>
      <w:r>
        <w:separator/>
      </w:r>
    </w:p>
  </w:footnote>
  <w:footnote w:type="continuationSeparator" w:id="0">
    <w:p w14:paraId="30A2AD8F" w14:textId="77777777" w:rsidR="0041205B" w:rsidRDefault="0041205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123F173" w:rsidR="002036DD" w:rsidRDefault="00B41F1C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6F18DB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6F18DB">
          <w:rPr>
            <w:rFonts w:eastAsia="Times New Roman" w:cstheme="minorHAnsi"/>
            <w:color w:val="213430"/>
            <w:lang w:eastAsia="en-AU"/>
          </w:rPr>
          <w:t>CRP2</w:t>
        </w:r>
        <w:r w:rsidR="00591EC8">
          <w:rPr>
            <w:rFonts w:eastAsia="Times New Roman" w:cstheme="minorHAnsi"/>
            <w:color w:val="213430"/>
            <w:lang w:eastAsia="en-AU"/>
          </w:rPr>
          <w:t>17</w:t>
        </w:r>
        <w:r w:rsidR="006F18DB">
          <w:rPr>
            <w:rFonts w:eastAsia="Times New Roman" w:cstheme="minorHAnsi"/>
            <w:color w:val="213430"/>
            <w:lang w:eastAsia="en-AU"/>
          </w:rPr>
          <w:t xml:space="preserve"> </w:t>
        </w:r>
        <w:r w:rsidR="003F3C21" w:rsidRPr="003F3C21">
          <w:t>Remove spinal cord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810"/>
    <w:rsid w:val="000174A4"/>
    <w:rsid w:val="0002319B"/>
    <w:rsid w:val="00025A19"/>
    <w:rsid w:val="00034662"/>
    <w:rsid w:val="00034AD5"/>
    <w:rsid w:val="00044798"/>
    <w:rsid w:val="0006755A"/>
    <w:rsid w:val="0009029F"/>
    <w:rsid w:val="00093962"/>
    <w:rsid w:val="00093FB5"/>
    <w:rsid w:val="000A3C05"/>
    <w:rsid w:val="000C2D63"/>
    <w:rsid w:val="000C695D"/>
    <w:rsid w:val="000D2541"/>
    <w:rsid w:val="000D7106"/>
    <w:rsid w:val="00113DF1"/>
    <w:rsid w:val="001229A8"/>
    <w:rsid w:val="00126186"/>
    <w:rsid w:val="00130380"/>
    <w:rsid w:val="00145CA6"/>
    <w:rsid w:val="00160514"/>
    <w:rsid w:val="00165A1B"/>
    <w:rsid w:val="00180050"/>
    <w:rsid w:val="00181EB8"/>
    <w:rsid w:val="0018209D"/>
    <w:rsid w:val="0018245B"/>
    <w:rsid w:val="00185A77"/>
    <w:rsid w:val="00191B2B"/>
    <w:rsid w:val="001A358C"/>
    <w:rsid w:val="001A56A9"/>
    <w:rsid w:val="001B320C"/>
    <w:rsid w:val="001D04FC"/>
    <w:rsid w:val="001D4670"/>
    <w:rsid w:val="001F15A4"/>
    <w:rsid w:val="002036DD"/>
    <w:rsid w:val="00216AB3"/>
    <w:rsid w:val="002269B6"/>
    <w:rsid w:val="00236DFF"/>
    <w:rsid w:val="00241F8D"/>
    <w:rsid w:val="00243D66"/>
    <w:rsid w:val="00245AF9"/>
    <w:rsid w:val="00252B64"/>
    <w:rsid w:val="002536CE"/>
    <w:rsid w:val="00272C1D"/>
    <w:rsid w:val="00275B06"/>
    <w:rsid w:val="00277E6F"/>
    <w:rsid w:val="00280E4F"/>
    <w:rsid w:val="002941AB"/>
    <w:rsid w:val="002A4AF9"/>
    <w:rsid w:val="002A65F6"/>
    <w:rsid w:val="002B6FFD"/>
    <w:rsid w:val="002B779C"/>
    <w:rsid w:val="002C51A2"/>
    <w:rsid w:val="002D45DD"/>
    <w:rsid w:val="002D785C"/>
    <w:rsid w:val="002E4DB0"/>
    <w:rsid w:val="002F2EA4"/>
    <w:rsid w:val="00303F8C"/>
    <w:rsid w:val="003073A7"/>
    <w:rsid w:val="00314299"/>
    <w:rsid w:val="00320155"/>
    <w:rsid w:val="00334CD5"/>
    <w:rsid w:val="0034522A"/>
    <w:rsid w:val="0035084B"/>
    <w:rsid w:val="00354BED"/>
    <w:rsid w:val="003556ED"/>
    <w:rsid w:val="0035649D"/>
    <w:rsid w:val="00357C5E"/>
    <w:rsid w:val="003669DE"/>
    <w:rsid w:val="00370A20"/>
    <w:rsid w:val="00386E33"/>
    <w:rsid w:val="003A3607"/>
    <w:rsid w:val="003A599B"/>
    <w:rsid w:val="003C2946"/>
    <w:rsid w:val="003E4C77"/>
    <w:rsid w:val="003E7009"/>
    <w:rsid w:val="003F3C21"/>
    <w:rsid w:val="003F426B"/>
    <w:rsid w:val="004011B0"/>
    <w:rsid w:val="00401EF0"/>
    <w:rsid w:val="00404F73"/>
    <w:rsid w:val="0041205B"/>
    <w:rsid w:val="00422906"/>
    <w:rsid w:val="00426FE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963B5"/>
    <w:rsid w:val="004A05F4"/>
    <w:rsid w:val="004A51D3"/>
    <w:rsid w:val="004C6933"/>
    <w:rsid w:val="004C71D8"/>
    <w:rsid w:val="004D6F12"/>
    <w:rsid w:val="004D7A23"/>
    <w:rsid w:val="004F1592"/>
    <w:rsid w:val="004F166C"/>
    <w:rsid w:val="00515B7B"/>
    <w:rsid w:val="00517713"/>
    <w:rsid w:val="0053164A"/>
    <w:rsid w:val="005366D2"/>
    <w:rsid w:val="00551887"/>
    <w:rsid w:val="005531DC"/>
    <w:rsid w:val="00555BA1"/>
    <w:rsid w:val="00555FA8"/>
    <w:rsid w:val="00565971"/>
    <w:rsid w:val="00574B57"/>
    <w:rsid w:val="00575477"/>
    <w:rsid w:val="005808C3"/>
    <w:rsid w:val="00584F93"/>
    <w:rsid w:val="00591EC8"/>
    <w:rsid w:val="00597A8B"/>
    <w:rsid w:val="005A6B09"/>
    <w:rsid w:val="005B218D"/>
    <w:rsid w:val="005E116B"/>
    <w:rsid w:val="005E1789"/>
    <w:rsid w:val="005E7C5F"/>
    <w:rsid w:val="00600188"/>
    <w:rsid w:val="006163E3"/>
    <w:rsid w:val="00617041"/>
    <w:rsid w:val="006435F2"/>
    <w:rsid w:val="00643F13"/>
    <w:rsid w:val="006474E2"/>
    <w:rsid w:val="00651010"/>
    <w:rsid w:val="006528C9"/>
    <w:rsid w:val="00654022"/>
    <w:rsid w:val="00663B83"/>
    <w:rsid w:val="0068167C"/>
    <w:rsid w:val="006864EC"/>
    <w:rsid w:val="00687022"/>
    <w:rsid w:val="006A4CBD"/>
    <w:rsid w:val="006E1826"/>
    <w:rsid w:val="006F18DB"/>
    <w:rsid w:val="006F1DE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5F53"/>
    <w:rsid w:val="00790F47"/>
    <w:rsid w:val="007976AE"/>
    <w:rsid w:val="007A1B22"/>
    <w:rsid w:val="007A5ACA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15C2"/>
    <w:rsid w:val="007F64D4"/>
    <w:rsid w:val="00831440"/>
    <w:rsid w:val="00833178"/>
    <w:rsid w:val="00834C3B"/>
    <w:rsid w:val="00843CB4"/>
    <w:rsid w:val="00861368"/>
    <w:rsid w:val="00874912"/>
    <w:rsid w:val="00881257"/>
    <w:rsid w:val="0088683C"/>
    <w:rsid w:val="008A0DAE"/>
    <w:rsid w:val="008B10CC"/>
    <w:rsid w:val="008D1680"/>
    <w:rsid w:val="008D2C1E"/>
    <w:rsid w:val="008E4B8D"/>
    <w:rsid w:val="008E60BD"/>
    <w:rsid w:val="008F022F"/>
    <w:rsid w:val="009040DB"/>
    <w:rsid w:val="009126EB"/>
    <w:rsid w:val="00914B8F"/>
    <w:rsid w:val="0091674B"/>
    <w:rsid w:val="0092444C"/>
    <w:rsid w:val="00936924"/>
    <w:rsid w:val="0094240E"/>
    <w:rsid w:val="00951B10"/>
    <w:rsid w:val="0096322E"/>
    <w:rsid w:val="00971CBD"/>
    <w:rsid w:val="00980521"/>
    <w:rsid w:val="0099056B"/>
    <w:rsid w:val="009A1110"/>
    <w:rsid w:val="009A7037"/>
    <w:rsid w:val="009B2D0A"/>
    <w:rsid w:val="009B3F2C"/>
    <w:rsid w:val="009C0027"/>
    <w:rsid w:val="00A173C7"/>
    <w:rsid w:val="00A207D6"/>
    <w:rsid w:val="00A23E25"/>
    <w:rsid w:val="00A2515C"/>
    <w:rsid w:val="00A31F58"/>
    <w:rsid w:val="00A32145"/>
    <w:rsid w:val="00A5206D"/>
    <w:rsid w:val="00A6352D"/>
    <w:rsid w:val="00A711F2"/>
    <w:rsid w:val="00A74884"/>
    <w:rsid w:val="00A84830"/>
    <w:rsid w:val="00A92253"/>
    <w:rsid w:val="00A965FD"/>
    <w:rsid w:val="00AA52E0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41F1C"/>
    <w:rsid w:val="00B51E0C"/>
    <w:rsid w:val="00B54BDD"/>
    <w:rsid w:val="00B55FD2"/>
    <w:rsid w:val="00B6084E"/>
    <w:rsid w:val="00B654CA"/>
    <w:rsid w:val="00B6649F"/>
    <w:rsid w:val="00B76695"/>
    <w:rsid w:val="00B84CAC"/>
    <w:rsid w:val="00B93720"/>
    <w:rsid w:val="00B9729C"/>
    <w:rsid w:val="00BA4F21"/>
    <w:rsid w:val="00BA7A86"/>
    <w:rsid w:val="00BB6E0C"/>
    <w:rsid w:val="00BE46B2"/>
    <w:rsid w:val="00BE6877"/>
    <w:rsid w:val="00C07989"/>
    <w:rsid w:val="00C32399"/>
    <w:rsid w:val="00C36684"/>
    <w:rsid w:val="00C4326E"/>
    <w:rsid w:val="00C43F3C"/>
    <w:rsid w:val="00C465B3"/>
    <w:rsid w:val="00C63F9B"/>
    <w:rsid w:val="00C65106"/>
    <w:rsid w:val="00C67B7D"/>
    <w:rsid w:val="00C960E6"/>
    <w:rsid w:val="00CA0AF4"/>
    <w:rsid w:val="00CB334A"/>
    <w:rsid w:val="00CB37E5"/>
    <w:rsid w:val="00CB3C2A"/>
    <w:rsid w:val="00CC037A"/>
    <w:rsid w:val="00CD2975"/>
    <w:rsid w:val="00CD3DE8"/>
    <w:rsid w:val="00CE6439"/>
    <w:rsid w:val="00CF29BC"/>
    <w:rsid w:val="00D43A13"/>
    <w:rsid w:val="00D65E4C"/>
    <w:rsid w:val="00D750F2"/>
    <w:rsid w:val="00D841E3"/>
    <w:rsid w:val="00D91902"/>
    <w:rsid w:val="00D9385D"/>
    <w:rsid w:val="00DA13E4"/>
    <w:rsid w:val="00DA35AA"/>
    <w:rsid w:val="00DB1384"/>
    <w:rsid w:val="00DD620C"/>
    <w:rsid w:val="00DE20F7"/>
    <w:rsid w:val="00E02F13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D08B3"/>
    <w:rsid w:val="00ED1034"/>
    <w:rsid w:val="00ED1E02"/>
    <w:rsid w:val="00EE539E"/>
    <w:rsid w:val="00EF38D5"/>
    <w:rsid w:val="00F00371"/>
    <w:rsid w:val="00F03F4E"/>
    <w:rsid w:val="00F1749F"/>
    <w:rsid w:val="00F35219"/>
    <w:rsid w:val="00F3546E"/>
    <w:rsid w:val="00F4120A"/>
    <w:rsid w:val="00F4670D"/>
    <w:rsid w:val="00F647A0"/>
    <w:rsid w:val="00F71ABC"/>
    <w:rsid w:val="00F900CF"/>
    <w:rsid w:val="00F95669"/>
    <w:rsid w:val="00FA3C08"/>
    <w:rsid w:val="00FB42CD"/>
    <w:rsid w:val="00FB777F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0A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EA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E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AA8816-DCFC-4AD3-98B0-ECF9F97B6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85FEE-A3A7-4750-BE9E-6570F7BD14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7E5E7-8E8A-4DDC-A329-91F901F4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5</Pages>
  <Words>1007</Words>
  <Characters>6240</Characters>
  <Application>Microsoft Office Word</Application>
  <DocSecurity>0</DocSecurity>
  <Lines>231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52</cp:revision>
  <dcterms:created xsi:type="dcterms:W3CDTF">2023-11-14T22:14:00Z</dcterms:created>
  <dcterms:modified xsi:type="dcterms:W3CDTF">2025-11-12T23:06:00Z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